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D74F5" w:rsidTr="00DA502E">
        <w:tc>
          <w:tcPr>
            <w:tcW w:w="4531" w:type="dxa"/>
          </w:tcPr>
          <w:p w:rsidR="00354192" w:rsidRPr="005B4E10" w:rsidRDefault="00354192" w:rsidP="00DA502E">
            <w:pPr>
              <w:pStyle w:val="Tabulka-buky11"/>
              <w:rPr>
                <w:rStyle w:val="Siln"/>
                <w:rFonts w:ascii="Times New Roman" w:hAnsi="Times New Roman"/>
                <w:b w:val="0"/>
                <w:bCs w:val="0"/>
                <w:sz w:val="22"/>
                <w:szCs w:val="22"/>
                <w:lang w:val="cs-CZ"/>
              </w:rPr>
            </w:pPr>
            <w:r w:rsidRPr="005B4E10">
              <w:rPr>
                <w:rStyle w:val="Siln"/>
                <w:rFonts w:ascii="Times New Roman" w:hAnsi="Times New Roman"/>
                <w:sz w:val="22"/>
                <w:szCs w:val="22"/>
              </w:rPr>
              <w:t>Objednatel:</w:t>
            </w:r>
          </w:p>
        </w:tc>
        <w:tc>
          <w:tcPr>
            <w:tcW w:w="4531" w:type="dxa"/>
          </w:tcPr>
          <w:p w:rsidR="00354192" w:rsidRPr="005B4E10" w:rsidRDefault="00354192" w:rsidP="00DA502E">
            <w:pPr>
              <w:pStyle w:val="Tabulka-buky11"/>
              <w:rPr>
                <w:rFonts w:ascii="Times New Roman" w:hAnsi="Times New Roman"/>
                <w:sz w:val="22"/>
                <w:szCs w:val="22"/>
                <w:lang w:val="cs-CZ"/>
              </w:rPr>
            </w:pPr>
            <w:r w:rsidRPr="005B4E10">
              <w:rPr>
                <w:rFonts w:ascii="Times New Roman" w:hAnsi="Times New Roman"/>
                <w:sz w:val="22"/>
                <w:szCs w:val="22"/>
                <w:lang w:val="cs-CZ"/>
              </w:rPr>
              <w:t>Česká republika – Státní pozemkový úřad</w:t>
            </w:r>
          </w:p>
          <w:p w:rsidR="00354192" w:rsidRPr="005B4E10" w:rsidRDefault="00354192" w:rsidP="00196C51">
            <w:pPr>
              <w:pStyle w:val="Tabulka-buky11"/>
              <w:rPr>
                <w:rFonts w:ascii="Times New Roman" w:hAnsi="Times New Roman"/>
                <w:sz w:val="22"/>
                <w:szCs w:val="22"/>
                <w:lang w:val="cs-CZ"/>
              </w:rPr>
            </w:pPr>
            <w:r w:rsidRPr="005B4E10">
              <w:rPr>
                <w:rFonts w:ascii="Times New Roman" w:hAnsi="Times New Roman"/>
                <w:sz w:val="22"/>
                <w:szCs w:val="22"/>
                <w:lang w:val="cs-CZ"/>
              </w:rPr>
              <w:t xml:space="preserve">Krajský pozemkový úřad pro </w:t>
            </w:r>
            <w:r w:rsidR="00A15781" w:rsidRPr="005B4E10">
              <w:rPr>
                <w:rFonts w:ascii="Times New Roman" w:hAnsi="Times New Roman"/>
                <w:sz w:val="22"/>
                <w:szCs w:val="22"/>
                <w:lang w:val="cs-CZ"/>
              </w:rPr>
              <w:t xml:space="preserve">Ústecký kraj </w:t>
            </w:r>
            <w:r w:rsidRPr="005B4E10">
              <w:rPr>
                <w:rFonts w:ascii="Times New Roman" w:hAnsi="Times New Roman"/>
                <w:sz w:val="22"/>
                <w:szCs w:val="22"/>
                <w:lang w:val="cs-CZ"/>
              </w:rPr>
              <w:t>kraj</w:t>
            </w:r>
            <w:r w:rsidRPr="005B4E10">
              <w:rPr>
                <w:rFonts w:ascii="Times New Roman" w:hAnsi="Times New Roman"/>
                <w:sz w:val="22"/>
                <w:szCs w:val="22"/>
              </w:rPr>
              <w:t xml:space="preserve">, </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b w:val="0"/>
                <w:bCs w:val="0"/>
                <w:sz w:val="22"/>
                <w:szCs w:val="22"/>
                <w:lang w:val="cs-CZ"/>
              </w:rPr>
            </w:pPr>
            <w:r w:rsidRPr="005B4E10">
              <w:rPr>
                <w:rStyle w:val="Siln"/>
                <w:rFonts w:ascii="Times New Roman" w:eastAsiaTheme="majorEastAsia" w:hAnsi="Times New Roman"/>
                <w:sz w:val="22"/>
                <w:szCs w:val="22"/>
              </w:rPr>
              <w:t>Sídlo:</w:t>
            </w:r>
          </w:p>
        </w:tc>
        <w:tc>
          <w:tcPr>
            <w:tcW w:w="4531" w:type="dxa"/>
          </w:tcPr>
          <w:p w:rsidR="00354192" w:rsidRPr="005B4E10" w:rsidRDefault="00354192" w:rsidP="00DA502E">
            <w:pPr>
              <w:pStyle w:val="Tabulka-buky11"/>
              <w:rPr>
                <w:rFonts w:ascii="Times New Roman" w:hAnsi="Times New Roman"/>
                <w:sz w:val="22"/>
                <w:szCs w:val="22"/>
                <w:lang w:val="cs-CZ"/>
              </w:rPr>
            </w:pPr>
            <w:r w:rsidRPr="005B4E10">
              <w:rPr>
                <w:rFonts w:ascii="Times New Roman" w:hAnsi="Times New Roman"/>
                <w:sz w:val="22"/>
                <w:szCs w:val="22"/>
                <w:lang w:val="cs-CZ"/>
              </w:rPr>
              <w:t>Husinecká 1024/11a, 130 00 Praha 3 – Žižkov</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Zastoupen:</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Ing. Pavlem Pojerem, zástupcem ředitele KPÚ pro Ústecký kraj</w:t>
            </w:r>
          </w:p>
        </w:tc>
        <w:bookmarkStart w:id="0" w:name="_GoBack"/>
        <w:bookmarkEnd w:id="0"/>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Ve smluvních záležitostech oprávněn jednat:</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Ing. Pavel Pojer, zástupce ředitele KPÚ pro Ústecký kraj</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V technických záležitostech oprávněn jednat:</w:t>
            </w:r>
          </w:p>
        </w:tc>
        <w:tc>
          <w:tcPr>
            <w:tcW w:w="4531" w:type="dxa"/>
          </w:tcPr>
          <w:p w:rsidR="00354192" w:rsidRPr="005B4E10" w:rsidRDefault="00A15781" w:rsidP="00A15781">
            <w:pPr>
              <w:pStyle w:val="Tabulka-buky11"/>
              <w:rPr>
                <w:rFonts w:ascii="Times New Roman" w:hAnsi="Times New Roman"/>
                <w:sz w:val="22"/>
                <w:szCs w:val="22"/>
              </w:rPr>
            </w:pPr>
            <w:r w:rsidRPr="005B4E10">
              <w:rPr>
                <w:rFonts w:ascii="Times New Roman" w:hAnsi="Times New Roman"/>
                <w:sz w:val="22"/>
                <w:szCs w:val="22"/>
              </w:rPr>
              <w:t>Bc. Věra Fibichová, vrchní referent</w:t>
            </w:r>
            <w:r w:rsidR="00354192" w:rsidRPr="005B4E10">
              <w:rPr>
                <w:rFonts w:ascii="Times New Roman" w:hAnsi="Times New Roman"/>
                <w:sz w:val="22"/>
                <w:szCs w:val="22"/>
              </w:rPr>
              <w:t xml:space="preserve">, KPÚ </w:t>
            </w:r>
            <w:r w:rsidRPr="005B4E10">
              <w:rPr>
                <w:rFonts w:ascii="Times New Roman" w:hAnsi="Times New Roman"/>
                <w:sz w:val="22"/>
                <w:szCs w:val="22"/>
              </w:rPr>
              <w:t xml:space="preserve">pro Ústecký kraj, </w:t>
            </w:r>
            <w:r w:rsidR="00354192" w:rsidRPr="005B4E10">
              <w:rPr>
                <w:rFonts w:ascii="Times New Roman" w:hAnsi="Times New Roman"/>
                <w:sz w:val="22"/>
                <w:szCs w:val="22"/>
              </w:rPr>
              <w:t xml:space="preserve">Pobočka </w:t>
            </w:r>
            <w:r w:rsidRPr="005B4E10">
              <w:rPr>
                <w:rFonts w:ascii="Times New Roman" w:hAnsi="Times New Roman"/>
                <w:sz w:val="22"/>
                <w:szCs w:val="22"/>
              </w:rPr>
              <w:t>Louny</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Adresa:</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Pražská 765, 440 01 Louny</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Telefon:</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+ 420 727 927 474</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E-mail :</w:t>
            </w:r>
          </w:p>
        </w:tc>
        <w:tc>
          <w:tcPr>
            <w:tcW w:w="4531" w:type="dxa"/>
          </w:tcPr>
          <w:p w:rsidR="00354192" w:rsidRPr="005B4E10" w:rsidRDefault="00A15781" w:rsidP="00DA502E">
            <w:pPr>
              <w:pStyle w:val="Tabulka-buky11"/>
              <w:rPr>
                <w:rFonts w:ascii="Times New Roman" w:hAnsi="Times New Roman"/>
                <w:sz w:val="22"/>
                <w:szCs w:val="22"/>
              </w:rPr>
            </w:pPr>
            <w:r w:rsidRPr="005B4E10">
              <w:rPr>
                <w:rFonts w:ascii="Times New Roman" w:hAnsi="Times New Roman"/>
                <w:sz w:val="22"/>
                <w:szCs w:val="22"/>
              </w:rPr>
              <w:t>v.fibichova@spucr.cz</w:t>
            </w: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ID DS:</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z49per3</w:t>
            </w:r>
          </w:p>
        </w:tc>
      </w:tr>
      <w:tr w:rsidR="00354192" w:rsidRPr="00DD74F5" w:rsidTr="00DA502E">
        <w:tblPrEx>
          <w:tblLook w:val="04A0" w:firstRow="1" w:lastRow="0" w:firstColumn="1" w:lastColumn="0" w:noHBand="0" w:noVBand="1"/>
        </w:tblPrEx>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Bankovní spojení:</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Česká národní banka</w:t>
            </w:r>
          </w:p>
        </w:tc>
      </w:tr>
      <w:tr w:rsidR="00354192" w:rsidRPr="00DD74F5" w:rsidTr="00DA502E">
        <w:tblPrEx>
          <w:tblLook w:val="04A0" w:firstRow="1" w:lastRow="0" w:firstColumn="1" w:lastColumn="0" w:noHBand="0" w:noVBand="1"/>
        </w:tblPrEx>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Číslo účtu:</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3723001/0710</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IČO:</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01312774</w:t>
            </w: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DIČ:</w:t>
            </w:r>
          </w:p>
        </w:tc>
        <w:tc>
          <w:tcPr>
            <w:tcW w:w="4531" w:type="dxa"/>
          </w:tcPr>
          <w:p w:rsidR="00354192" w:rsidRPr="005B4E10" w:rsidRDefault="00354192" w:rsidP="00DA502E">
            <w:pPr>
              <w:pStyle w:val="Tabulka-buky11"/>
              <w:rPr>
                <w:rFonts w:ascii="Times New Roman" w:hAnsi="Times New Roman"/>
                <w:sz w:val="22"/>
                <w:szCs w:val="22"/>
              </w:rPr>
            </w:pPr>
            <w:r w:rsidRPr="005B4E10">
              <w:rPr>
                <w:rFonts w:ascii="Times New Roman" w:hAnsi="Times New Roman"/>
                <w:sz w:val="22"/>
                <w:szCs w:val="22"/>
              </w:rPr>
              <w:t>CZ01312774 - není plátce DPH</w:t>
            </w:r>
          </w:p>
        </w:tc>
      </w:tr>
    </w:tbl>
    <w:p w:rsidR="00354192" w:rsidRPr="005B4E10" w:rsidRDefault="00354192" w:rsidP="00354192">
      <w:pPr>
        <w:spacing w:before="120" w:after="360"/>
        <w:rPr>
          <w:rFonts w:ascii="Times New Roman" w:hAnsi="Times New Roman" w:cs="Times New Roman"/>
          <w:lang w:val="cs-CZ"/>
        </w:rPr>
      </w:pPr>
      <w:r w:rsidRPr="005B4E10">
        <w:rPr>
          <w:rFonts w:ascii="Times New Roman" w:hAnsi="Times New Roman" w:cs="Times New Roman"/>
          <w:lang w:val="cs-CZ"/>
        </w:rPr>
        <w:t>(dále jen „</w:t>
      </w:r>
      <w:r w:rsidRPr="005B4E10">
        <w:rPr>
          <w:rStyle w:val="Siln"/>
          <w:rFonts w:ascii="Times New Roman" w:hAnsi="Times New Roman" w:cs="Times New Roman"/>
          <w:lang w:val="cs-CZ"/>
        </w:rPr>
        <w:t>objednatel</w:t>
      </w:r>
      <w:r w:rsidRPr="005B4E10">
        <w:rPr>
          <w:rFonts w:ascii="Times New Roman" w:hAnsi="Times New Roman" w:cs="Times New Roman"/>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Zhotovitel:</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Sídlo:</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Zastoupen:</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0043C9"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V</w:t>
            </w:r>
            <w:r w:rsidR="00354192" w:rsidRPr="005B4E10">
              <w:rPr>
                <w:rStyle w:val="Siln"/>
                <w:rFonts w:ascii="Times New Roman" w:hAnsi="Times New Roman"/>
                <w:sz w:val="22"/>
                <w:szCs w:val="22"/>
              </w:rPr>
              <w:t>e smluvních záležitostech oprávněn jednat:</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0043C9" w:rsidP="00DA502E">
            <w:pPr>
              <w:pStyle w:val="Tabulka-buky11"/>
              <w:rPr>
                <w:rStyle w:val="Siln"/>
                <w:rFonts w:ascii="Times New Roman" w:eastAsiaTheme="majorEastAsia" w:hAnsi="Times New Roman"/>
                <w:sz w:val="22"/>
                <w:szCs w:val="22"/>
              </w:rPr>
            </w:pPr>
            <w:r w:rsidRPr="005B4E10">
              <w:rPr>
                <w:rStyle w:val="Siln"/>
                <w:rFonts w:ascii="Times New Roman" w:eastAsiaTheme="majorEastAsia" w:hAnsi="Times New Roman"/>
                <w:sz w:val="22"/>
                <w:szCs w:val="22"/>
              </w:rPr>
              <w:t>V</w:t>
            </w:r>
            <w:r w:rsidR="00354192" w:rsidRPr="005B4E10">
              <w:rPr>
                <w:rStyle w:val="Siln"/>
                <w:rFonts w:ascii="Times New Roman" w:eastAsiaTheme="majorEastAsia" w:hAnsi="Times New Roman"/>
                <w:sz w:val="22"/>
                <w:szCs w:val="22"/>
              </w:rPr>
              <w:t xml:space="preserve"> technických záležitostech oprávněn jednat:</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Telefon:</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E-mail :</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ID DS:</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Bankovní spojení:</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Číslo účtu:</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IČO:</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DIČ:</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 xml:space="preserve">Společnost je zapsaná v obchodním rejstříku vedeném:  </w:t>
            </w:r>
          </w:p>
        </w:tc>
        <w:tc>
          <w:tcPr>
            <w:tcW w:w="4531" w:type="dxa"/>
          </w:tcPr>
          <w:p w:rsidR="00354192" w:rsidRPr="005B4E10" w:rsidRDefault="00354192" w:rsidP="00DA502E">
            <w:pPr>
              <w:pStyle w:val="Tabulka-buky11"/>
              <w:rPr>
                <w:rFonts w:ascii="Times New Roman" w:hAnsi="Times New Roman"/>
                <w:sz w:val="22"/>
                <w:szCs w:val="22"/>
                <w:lang w:val="cs-CZ"/>
              </w:rPr>
            </w:pPr>
          </w:p>
        </w:tc>
      </w:tr>
      <w:tr w:rsidR="00354192" w:rsidRPr="00DD74F5" w:rsidTr="00DA502E">
        <w:tc>
          <w:tcPr>
            <w:tcW w:w="4531" w:type="dxa"/>
          </w:tcPr>
          <w:p w:rsidR="00354192" w:rsidRPr="005B4E10" w:rsidRDefault="00354192" w:rsidP="00DA502E">
            <w:pPr>
              <w:pStyle w:val="Tabulka-buky11"/>
              <w:rPr>
                <w:rStyle w:val="Siln"/>
                <w:rFonts w:ascii="Times New Roman" w:hAnsi="Times New Roman"/>
                <w:sz w:val="22"/>
                <w:szCs w:val="22"/>
              </w:rPr>
            </w:pPr>
            <w:r w:rsidRPr="005B4E10">
              <w:rPr>
                <w:rStyle w:val="Siln"/>
                <w:rFonts w:ascii="Times New Roman" w:hAnsi="Times New Roman"/>
                <w:sz w:val="22"/>
                <w:szCs w:val="22"/>
              </w:rPr>
              <w:t>Osoba odpovědná (úředně oprávněná) za zpracování návrhu KoPÚ:</w:t>
            </w:r>
          </w:p>
        </w:tc>
        <w:tc>
          <w:tcPr>
            <w:tcW w:w="4531" w:type="dxa"/>
          </w:tcPr>
          <w:p w:rsidR="00354192" w:rsidRPr="005B4E10" w:rsidRDefault="00354192" w:rsidP="00DA502E">
            <w:pPr>
              <w:pStyle w:val="Tabulka-buky11"/>
              <w:rPr>
                <w:rFonts w:ascii="Times New Roman" w:hAnsi="Times New Roman"/>
                <w:sz w:val="22"/>
                <w:szCs w:val="22"/>
                <w:lang w:val="cs-CZ"/>
              </w:rPr>
            </w:pPr>
          </w:p>
        </w:tc>
      </w:tr>
    </w:tbl>
    <w:p w:rsidR="00354192" w:rsidRPr="005B4E10" w:rsidRDefault="00354192" w:rsidP="00F911B6">
      <w:pPr>
        <w:spacing w:after="0"/>
        <w:rPr>
          <w:rFonts w:ascii="Times New Roman" w:hAnsi="Times New Roman" w:cs="Times New Roman"/>
          <w:lang w:val="cs-CZ"/>
        </w:rPr>
      </w:pPr>
      <w:r w:rsidRPr="005B4E10">
        <w:rPr>
          <w:rFonts w:ascii="Times New Roman" w:hAnsi="Times New Roman" w:cs="Times New Roman"/>
          <w:lang w:val="cs-CZ"/>
        </w:rPr>
        <w:t>(dále jen „</w:t>
      </w:r>
      <w:r w:rsidRPr="005B4E10">
        <w:rPr>
          <w:rStyle w:val="Siln"/>
          <w:rFonts w:ascii="Times New Roman" w:hAnsi="Times New Roman" w:cs="Times New Roman"/>
          <w:lang w:val="cs-CZ"/>
        </w:rPr>
        <w:t>zhotovitel</w:t>
      </w:r>
      <w:r w:rsidRPr="005B4E10">
        <w:rPr>
          <w:rFonts w:ascii="Times New Roman" w:hAnsi="Times New Roman" w:cs="Times New Roman"/>
          <w:lang w:val="cs-CZ"/>
        </w:rPr>
        <w:t>“)</w:t>
      </w:r>
    </w:p>
    <w:p w:rsidR="00187D94" w:rsidRPr="005B4E10" w:rsidRDefault="00187D94" w:rsidP="00F911B6">
      <w:pPr>
        <w:spacing w:after="0"/>
        <w:rPr>
          <w:rFonts w:ascii="Times New Roman" w:hAnsi="Times New Roman" w:cs="Times New Roman"/>
          <w:lang w:val="cs-CZ"/>
        </w:rPr>
      </w:pPr>
      <w:r w:rsidRPr="005B4E10">
        <w:rPr>
          <w:rFonts w:ascii="Times New Roman" w:hAnsi="Times New Roman" w:cs="Times New Roman"/>
          <w:lang w:val="cs-CZ"/>
        </w:rPr>
        <w:t>(společně dále jako „</w:t>
      </w:r>
      <w:r w:rsidRPr="005B4E10">
        <w:rPr>
          <w:rFonts w:ascii="Times New Roman" w:hAnsi="Times New Roman" w:cs="Times New Roman"/>
          <w:b/>
          <w:lang w:val="cs-CZ"/>
        </w:rPr>
        <w:t>smluvní strany</w:t>
      </w:r>
      <w:r w:rsidRPr="005B4E10">
        <w:rPr>
          <w:rFonts w:ascii="Times New Roman" w:hAnsi="Times New Roman" w:cs="Times New Roman"/>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7956D1">
        <w:rPr>
          <w:rStyle w:val="Siln"/>
          <w:rFonts w:ascii="Times New Roman" w:hAnsi="Times New Roman" w:cs="Times New Roman"/>
          <w:szCs w:val="20"/>
        </w:rPr>
        <w:t xml:space="preserve">v k. ú. </w:t>
      </w:r>
      <w:r w:rsidR="00A15781">
        <w:rPr>
          <w:rStyle w:val="Siln"/>
          <w:rFonts w:ascii="Times New Roman" w:hAnsi="Times New Roman" w:cs="Times New Roman"/>
          <w:szCs w:val="20"/>
        </w:rPr>
        <w:t>Počedělice</w:t>
      </w:r>
      <w:r w:rsidR="007956D1">
        <w:rPr>
          <w:rStyle w:val="Siln"/>
          <w:rFonts w:ascii="Times New Roman" w:hAnsi="Times New Roman" w:cs="Times New Roman"/>
          <w:szCs w:val="20"/>
        </w:rPr>
        <w:t xml:space="preserve">    a části k. ú. Kystra</w:t>
      </w:r>
      <w:r w:rsidR="00A15781" w:rsidRPr="006F3D14">
        <w:rPr>
          <w:rFonts w:ascii="Times New Roman" w:hAnsi="Times New Roman" w:cs="Times New Roman"/>
          <w:szCs w:val="20"/>
          <w:lang w:val="cs-CZ"/>
        </w:rPr>
        <w:t>“</w:t>
      </w:r>
      <w:r w:rsidR="00A15781"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A15781">
        <w:rPr>
          <w:rFonts w:ascii="Times New Roman" w:hAnsi="Times New Roman" w:cs="Times New Roman"/>
          <w:szCs w:val="20"/>
        </w:rPr>
        <w:t xml:space="preserve">Počedělice a části k. ú. Kystra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4F5C66">
        <w:rPr>
          <w:rFonts w:ascii="Times New Roman" w:hAnsi="Times New Roman" w:cs="Times New Roman"/>
          <w:lang w:val="cs-CZ"/>
        </w:rPr>
        <w:lastRenderedPageBreak/>
        <w:t xml:space="preserve">„RDK“)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01770C"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A15781">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F310E6">
        <w:rPr>
          <w:rFonts w:ascii="Times New Roman" w:hAnsi="Times New Roman" w:cs="Times New Roman"/>
          <w:szCs w:val="20"/>
          <w:lang w:val="cs-CZ"/>
        </w:rPr>
        <w:t>Louny</w:t>
      </w:r>
      <w:r w:rsidR="00F310E6"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F310E6">
        <w:rPr>
          <w:rFonts w:ascii="Times New Roman" w:hAnsi="Times New Roman" w:cs="Times New Roman"/>
          <w:szCs w:val="20"/>
          <w:lang w:val="cs-CZ"/>
        </w:rPr>
        <w:t>Pražská 765, 440 01 Louny</w:t>
      </w:r>
      <w:r w:rsidR="00F310E6" w:rsidRPr="006F3D14">
        <w:rPr>
          <w:rFonts w:ascii="Times New Roman" w:hAnsi="Times New Roman" w:cs="Times New Roman"/>
          <w:szCs w:val="20"/>
        </w:rPr>
        <w:t xml:space="preserve"> </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F310E6">
        <w:rPr>
          <w:rFonts w:ascii="Times New Roman" w:hAnsi="Times New Roman" w:cs="Times New Roman"/>
          <w:szCs w:val="20"/>
        </w:rPr>
        <w:t>Krajský pozemkový úřad pro Ústecký kraj, Pobočka Louny, Pražská 765, 440 01 Louny.</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005B4E10">
        <w:rPr>
          <w:rFonts w:ascii="Times New Roman" w:hAnsi="Times New Roman" w:cs="Times New Roman"/>
          <w:szCs w:val="20"/>
          <w:lang w:val="cs-CZ"/>
        </w:rPr>
        <w:t>…</w:t>
      </w:r>
      <w:r w:rsidR="005B4E10"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F310E6">
        <w:rPr>
          <w:rFonts w:ascii="Times New Roman" w:hAnsi="Times New Roman" w:cs="Times New Roman"/>
          <w:szCs w:val="20"/>
        </w:rPr>
        <w:t>100 000,-</w:t>
      </w:r>
      <w:r w:rsidR="00F310E6"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F310E6">
        <w:rPr>
          <w:rFonts w:ascii="Times New Roman" w:hAnsi="Times New Roman" w:cs="Times New Roman"/>
          <w:szCs w:val="20"/>
        </w:rPr>
        <w:t>jedno sto tisíc</w:t>
      </w:r>
      <w:r w:rsidR="00F310E6" w:rsidRPr="006F3D14">
        <w:rPr>
          <w:rFonts w:ascii="Times New Roman" w:hAnsi="Times New Roman" w:cs="Times New Roman"/>
          <w:szCs w:val="20"/>
        </w:rPr>
        <w:t xml:space="preserve">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rsidTr="00DA502E">
        <w:trPr>
          <w:trHeight w:val="1020"/>
        </w:trPr>
        <w:tc>
          <w:tcPr>
            <w:tcW w:w="4531" w:type="dxa"/>
          </w:tcPr>
          <w:p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c>
          <w:tcPr>
            <w:tcW w:w="4531" w:type="dxa"/>
          </w:tcPr>
          <w:p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rsidR="00354192" w:rsidRPr="006F3D14" w:rsidRDefault="00354192" w:rsidP="00DA502E">
            <w:pPr>
              <w:spacing w:before="240"/>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rsidTr="00DA502E">
        <w:trPr>
          <w:trHeight w:val="1299"/>
        </w:trPr>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c>
          <w:tcPr>
            <w:tcW w:w="4531" w:type="dxa"/>
          </w:tcPr>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tc>
      </w:tr>
      <w:tr w:rsidR="00354192" w:rsidRPr="006F3D14" w:rsidTr="00DA502E">
        <w:tc>
          <w:tcPr>
            <w:tcW w:w="4531" w:type="dxa"/>
          </w:tcPr>
          <w:p w:rsidR="00354192" w:rsidRPr="006F3D14" w:rsidRDefault="00354192" w:rsidP="00DA502E">
            <w:pPr>
              <w:pBdr>
                <w:bottom w:val="single" w:sz="6" w:space="1" w:color="auto"/>
              </w:pBdr>
              <w:ind w:right="459"/>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rsidR="00354192" w:rsidRPr="006F3D14" w:rsidRDefault="00354192" w:rsidP="00DA502E">
            <w:pPr>
              <w:pBdr>
                <w:bottom w:val="single" w:sz="6" w:space="1" w:color="auto"/>
              </w:pBdr>
              <w:ind w:right="454"/>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lang w:val="cs-CZ"/>
              </w:rPr>
            </w:pPr>
          </w:p>
          <w:p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rsidR="00354192" w:rsidRPr="006F3D14" w:rsidRDefault="00354192" w:rsidP="00DA502E">
            <w:pPr>
              <w:rPr>
                <w:rFonts w:ascii="Times New Roman" w:hAnsi="Times New Roman" w:cs="Times New Roman"/>
                <w:szCs w:val="20"/>
                <w:lang w:val="cs-CZ"/>
              </w:rPr>
            </w:pPr>
          </w:p>
        </w:tc>
      </w:tr>
      <w:tr w:rsidR="00FD1B71" w:rsidRPr="006F3D14" w:rsidTr="00DA502E">
        <w:tc>
          <w:tcPr>
            <w:tcW w:w="9062" w:type="dxa"/>
            <w:gridSpan w:val="2"/>
          </w:tcPr>
          <w:p w:rsidR="00FD1B7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F310E6" w:rsidRPr="006F3D14" w:rsidRDefault="00F310E6" w:rsidP="00FD1B71">
            <w:pPr>
              <w:spacing w:before="240"/>
              <w:rPr>
                <w:rFonts w:ascii="Times New Roman" w:hAnsi="Times New Roman" w:cs="Times New Roman"/>
                <w:szCs w:val="20"/>
                <w:lang w:val="cs-CZ"/>
              </w:rPr>
            </w:pPr>
            <w:r>
              <w:rPr>
                <w:rFonts w:ascii="Times New Roman" w:hAnsi="Times New Roman" w:cs="Times New Roman"/>
                <w:szCs w:val="20"/>
                <w:lang w:val="cs-CZ"/>
              </w:rPr>
              <w:t xml:space="preserve">               Podrobná specifikace díla </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965" w:rsidRDefault="008E5965">
      <w:pPr>
        <w:spacing w:after="0" w:line="240" w:lineRule="auto"/>
      </w:pPr>
      <w:r>
        <w:separator/>
      </w:r>
    </w:p>
  </w:endnote>
  <w:endnote w:type="continuationSeparator" w:id="0">
    <w:p w:rsidR="008E5965" w:rsidRDefault="008E5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Default="00D949E7">
    <w:pPr>
      <w:pStyle w:val="Zpat"/>
      <w:pBdr>
        <w:bottom w:val="single" w:sz="6" w:space="1" w:color="auto"/>
      </w:pBdr>
      <w:jc w:val="right"/>
    </w:pPr>
  </w:p>
  <w:p w:rsidR="00D949E7" w:rsidRPr="0025120D" w:rsidRDefault="00616D7D">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616D7D">
          <w:rPr>
            <w:noProof/>
            <w:sz w:val="16"/>
            <w:lang w:val="cs-CZ"/>
          </w:rPr>
          <w:t>2</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965" w:rsidRDefault="008E5965">
      <w:pPr>
        <w:spacing w:after="0" w:line="240" w:lineRule="auto"/>
      </w:pPr>
      <w:r>
        <w:separator/>
      </w:r>
    </w:p>
  </w:footnote>
  <w:footnote w:type="continuationSeparator" w:id="0">
    <w:p w:rsidR="008E5965" w:rsidRDefault="008E5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15781">
      <w:rPr>
        <w:sz w:val="16"/>
        <w:lang w:val="cs-CZ"/>
      </w:rPr>
      <w:t xml:space="preserve">Počedělice </w:t>
    </w:r>
    <w:ins w:id="1" w:author="Administrator" w:date="2017-02-15T08:36:00Z">
      <w:r w:rsidR="00616D7D">
        <w:rPr>
          <w:sz w:val="16"/>
          <w:lang w:val="cs-CZ"/>
        </w:rPr>
        <w:t>a části k. ú. Kystra</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15781">
      <w:rPr>
        <w:rFonts w:ascii="Times New Roman" w:hAnsi="Times New Roman" w:cs="Times New Roman"/>
        <w:sz w:val="16"/>
      </w:rPr>
      <w:t>Počedělice</w:t>
    </w:r>
    <w:ins w:id="2" w:author="Administrator" w:date="2017-02-15T08:35:00Z">
      <w:r w:rsidR="00616D7D">
        <w:rPr>
          <w:rFonts w:ascii="Times New Roman" w:hAnsi="Times New Roman" w:cs="Times New Roman"/>
          <w:sz w:val="16"/>
        </w:rPr>
        <w:t xml:space="preserve"> a části k. ú. Kystra</w:t>
      </w:r>
    </w:ins>
  </w:p>
  <w:p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C5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57972"/>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4E10"/>
    <w:rsid w:val="005C1CA3"/>
    <w:rsid w:val="005D1810"/>
    <w:rsid w:val="005E220A"/>
    <w:rsid w:val="005E6C74"/>
    <w:rsid w:val="005F52C9"/>
    <w:rsid w:val="00600E64"/>
    <w:rsid w:val="00616D7D"/>
    <w:rsid w:val="00627AC3"/>
    <w:rsid w:val="00630E42"/>
    <w:rsid w:val="0063245B"/>
    <w:rsid w:val="00633FAA"/>
    <w:rsid w:val="00640BAC"/>
    <w:rsid w:val="00643111"/>
    <w:rsid w:val="006531F0"/>
    <w:rsid w:val="00664216"/>
    <w:rsid w:val="00664D6B"/>
    <w:rsid w:val="00666DC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18D9"/>
    <w:rsid w:val="00737124"/>
    <w:rsid w:val="007447B4"/>
    <w:rsid w:val="00745C7F"/>
    <w:rsid w:val="00752FE4"/>
    <w:rsid w:val="00755D81"/>
    <w:rsid w:val="0075737B"/>
    <w:rsid w:val="007605EF"/>
    <w:rsid w:val="00761195"/>
    <w:rsid w:val="00761A6E"/>
    <w:rsid w:val="00762871"/>
    <w:rsid w:val="007770A5"/>
    <w:rsid w:val="007846E1"/>
    <w:rsid w:val="0079402A"/>
    <w:rsid w:val="007956D1"/>
    <w:rsid w:val="007A3470"/>
    <w:rsid w:val="007A39E4"/>
    <w:rsid w:val="007A6230"/>
    <w:rsid w:val="007B38B9"/>
    <w:rsid w:val="007B6BAF"/>
    <w:rsid w:val="007C205A"/>
    <w:rsid w:val="007C205C"/>
    <w:rsid w:val="007C3FE5"/>
    <w:rsid w:val="007C6AC2"/>
    <w:rsid w:val="007C6AF2"/>
    <w:rsid w:val="007D041D"/>
    <w:rsid w:val="007D4211"/>
    <w:rsid w:val="007D744E"/>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5781"/>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B226C"/>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D74F5"/>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10E6"/>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E5EA3E"/>
  <w15:docId w15:val="{ED6266CA-FD9C-4E31-B833-2E0E4AF19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698FA-1560-44CD-A143-BFCDA8876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7991</Words>
  <Characters>47148</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Administrator</cp:lastModifiedBy>
  <cp:revision>8</cp:revision>
  <cp:lastPrinted>2016-11-18T08:49:00Z</cp:lastPrinted>
  <dcterms:created xsi:type="dcterms:W3CDTF">2017-01-23T11:53:00Z</dcterms:created>
  <dcterms:modified xsi:type="dcterms:W3CDTF">2017-02-15T07:36:00Z</dcterms:modified>
</cp:coreProperties>
</file>